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1CAD9" w14:textId="6B0CADD4" w:rsidR="00220586" w:rsidRPr="002331B8" w:rsidRDefault="113E89B9" w:rsidP="58E28283">
      <w:pPr>
        <w:autoSpaceDE w:val="0"/>
        <w:autoSpaceDN w:val="0"/>
        <w:adjustRightInd w:val="0"/>
        <w:spacing w:after="0" w:line="240" w:lineRule="auto"/>
        <w:ind w:right="-720"/>
      </w:pPr>
      <w:r w:rsidRPr="113E89B9">
        <w:rPr>
          <w:rFonts w:ascii="Arial" w:hAnsi="Arial" w:cs="Arial"/>
          <w:sz w:val="36"/>
          <w:szCs w:val="36"/>
          <w:highlight w:val="green"/>
        </w:rPr>
        <w:t>[Your Organization’s Logo Here]</w:t>
      </w:r>
      <w:del w:id="0" w:author="Erin Luebkeman" w:date="2025-05-29T15:57:00Z">
        <w:r w:rsidR="00220586" w:rsidRPr="113E89B9" w:rsidDel="113E89B9">
          <w:rPr>
            <w:rFonts w:ascii="Arial" w:hAnsi="Arial" w:cs="Arial"/>
            <w:sz w:val="36"/>
            <w:szCs w:val="36"/>
          </w:rPr>
          <w:delText xml:space="preserve"> </w:delText>
        </w:r>
      </w:del>
      <w:ins w:id="1" w:author="Erin Luebkeman" w:date="2025-05-29T16:30:00Z">
        <w:r w:rsidRPr="113E89B9">
          <w:rPr>
            <w:rFonts w:ascii="Arial" w:hAnsi="Arial" w:cs="Arial"/>
            <w:sz w:val="36"/>
            <w:szCs w:val="36"/>
          </w:rPr>
          <w:t xml:space="preserve">           </w:t>
        </w:r>
      </w:ins>
      <w:ins w:id="2" w:author="Erin Luebkeman" w:date="2025-05-29T16:31:00Z">
        <w:r w:rsidRPr="113E89B9">
          <w:rPr>
            <w:rFonts w:ascii="Arial" w:hAnsi="Arial" w:cs="Arial"/>
            <w:sz w:val="36"/>
            <w:szCs w:val="36"/>
          </w:rPr>
          <w:t xml:space="preserve"> </w:t>
        </w:r>
      </w:ins>
      <w:ins w:id="3" w:author="Erin Luebkeman" w:date="2025-05-29T16:28:00Z">
        <w:r w:rsidRPr="113E89B9">
          <w:rPr>
            <w:rFonts w:ascii="Arial" w:hAnsi="Arial" w:cs="Arial"/>
            <w:sz w:val="36"/>
            <w:szCs w:val="36"/>
          </w:rPr>
          <w:t xml:space="preserve"> </w:t>
        </w:r>
      </w:ins>
      <w:commentRangeStart w:id="4"/>
      <w:commentRangeStart w:id="5"/>
      <w:commentRangeEnd w:id="4"/>
      <w:r w:rsidR="00220586">
        <w:rPr>
          <w:rStyle w:val="CommentReference"/>
        </w:rPr>
        <w:commentReference w:id="4"/>
      </w:r>
      <w:commentRangeEnd w:id="5"/>
      <w:r w:rsidR="00786A8A">
        <w:rPr>
          <w:rStyle w:val="CommentReference"/>
        </w:rPr>
        <w:commentReference w:id="5"/>
      </w:r>
      <w:ins w:id="6" w:author="Erin Luebkeman" w:date="2025-05-29T16:30:00Z">
        <w:r w:rsidR="00220586">
          <w:rPr>
            <w:noProof/>
          </w:rPr>
          <w:drawing>
            <wp:inline distT="0" distB="0" distL="0" distR="0" wp14:anchorId="4F09234B" wp14:editId="30EE28AA">
              <wp:extent cx="2200275" cy="893862"/>
              <wp:effectExtent l="0" t="0" r="0" b="0"/>
              <wp:docPr id="1529050991" name="Picture 1529050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00275" cy="893862"/>
                      </a:xfrm>
                      <a:prstGeom prst="rect">
                        <a:avLst/>
                      </a:prstGeom>
                    </pic:spPr>
                  </pic:pic>
                </a:graphicData>
              </a:graphic>
            </wp:inline>
          </w:drawing>
        </w:r>
      </w:ins>
    </w:p>
    <w:p w14:paraId="577FE3F6" w14:textId="4F7CBBF1" w:rsidR="00220586" w:rsidRPr="002331B8" w:rsidRDefault="00220586" w:rsidP="00220586">
      <w:pPr>
        <w:autoSpaceDE w:val="0"/>
        <w:autoSpaceDN w:val="0"/>
        <w:adjustRightInd w:val="0"/>
        <w:spacing w:after="0" w:line="240" w:lineRule="auto"/>
        <w:ind w:right="-720"/>
        <w:rPr>
          <w:rFonts w:ascii="Arial" w:hAnsi="Arial" w:cs="Arial"/>
        </w:rPr>
      </w:pPr>
    </w:p>
    <w:p w14:paraId="60593B64" w14:textId="77777777" w:rsidR="00220586" w:rsidRPr="002331B8" w:rsidRDefault="5911C347">
      <w:pPr>
        <w:autoSpaceDE w:val="0"/>
        <w:autoSpaceDN w:val="0"/>
        <w:adjustRightInd w:val="0"/>
        <w:spacing w:after="0" w:line="240" w:lineRule="auto"/>
        <w:ind w:right="-720"/>
        <w:jc w:val="center"/>
        <w:rPr>
          <w:rFonts w:ascii="Arial" w:hAnsi="Arial" w:cs="Arial"/>
        </w:rPr>
        <w:pPrChange w:id="7" w:author="Erin Luebkeman" w:date="2025-05-29T15:58:00Z">
          <w:pPr>
            <w:spacing w:after="0" w:line="240" w:lineRule="auto"/>
            <w:ind w:right="-720"/>
          </w:pPr>
        </w:pPrChange>
      </w:pPr>
      <w:r w:rsidRPr="5911C347">
        <w:rPr>
          <w:rFonts w:ascii="Arial" w:hAnsi="Arial" w:cs="Arial"/>
        </w:rPr>
        <w:t>FOR IMMEDIATE RELEASE</w:t>
      </w:r>
      <w:r w:rsidR="00220586">
        <w:br/>
      </w:r>
    </w:p>
    <w:p w14:paraId="5A48622A" w14:textId="77777777" w:rsidR="00220586" w:rsidRPr="002331B8" w:rsidRDefault="00220586" w:rsidP="00220586">
      <w:pPr>
        <w:autoSpaceDE w:val="0"/>
        <w:autoSpaceDN w:val="0"/>
        <w:adjustRightInd w:val="0"/>
        <w:spacing w:after="0" w:line="240" w:lineRule="auto"/>
        <w:ind w:right="-720"/>
        <w:rPr>
          <w:rFonts w:ascii="Arial" w:hAnsi="Arial" w:cs="Arial"/>
          <w:b/>
          <w:bCs/>
          <w:sz w:val="20"/>
          <w:szCs w:val="20"/>
        </w:rPr>
      </w:pPr>
      <w:r w:rsidRPr="00880EA5">
        <w:rPr>
          <w:rFonts w:ascii="Arial" w:hAnsi="Arial" w:cs="Arial"/>
          <w:b/>
          <w:bCs/>
          <w:highlight w:val="green"/>
        </w:rPr>
        <w:t>[TODAY’S DATE]</w:t>
      </w:r>
      <w:r w:rsidRPr="002331B8">
        <w:rPr>
          <w:rFonts w:ascii="Arial" w:hAnsi="Arial" w:cs="Arial"/>
          <w:b/>
          <w:bCs/>
        </w:rPr>
        <w:tab/>
      </w:r>
      <w:r w:rsidRPr="002331B8">
        <w:rPr>
          <w:rFonts w:ascii="Arial" w:hAnsi="Arial" w:cs="Arial"/>
          <w:b/>
          <w:bCs/>
        </w:rPr>
        <w:tab/>
      </w:r>
      <w:r w:rsidRPr="002331B8">
        <w:rPr>
          <w:rFonts w:ascii="Arial" w:hAnsi="Arial" w:cs="Arial"/>
          <w:b/>
          <w:bCs/>
        </w:rPr>
        <w:tab/>
      </w:r>
      <w:r w:rsidRPr="002331B8">
        <w:rPr>
          <w:rFonts w:ascii="Arial" w:hAnsi="Arial" w:cs="Arial"/>
          <w:b/>
          <w:bCs/>
        </w:rPr>
        <w:tab/>
      </w:r>
    </w:p>
    <w:p w14:paraId="25EAC23F" w14:textId="1D4FE614" w:rsidR="00220586" w:rsidRDefault="00220586" w:rsidP="00220586">
      <w:pPr>
        <w:autoSpaceDE w:val="0"/>
        <w:autoSpaceDN w:val="0"/>
        <w:adjustRightInd w:val="0"/>
        <w:spacing w:after="0" w:line="240" w:lineRule="auto"/>
        <w:ind w:right="-720"/>
        <w:rPr>
          <w:rFonts w:ascii="Arial" w:hAnsi="Arial" w:cs="Arial"/>
          <w:b/>
          <w:bCs/>
          <w:sz w:val="20"/>
          <w:szCs w:val="20"/>
        </w:rPr>
      </w:pPr>
      <w:r>
        <w:br/>
      </w:r>
      <w:r w:rsidR="7C236C2F" w:rsidRPr="7C236C2F">
        <w:rPr>
          <w:rFonts w:ascii="Arial" w:hAnsi="Arial" w:cs="Arial"/>
          <w:b/>
          <w:bCs/>
          <w:sz w:val="20"/>
          <w:szCs w:val="20"/>
        </w:rPr>
        <w:t xml:space="preserve">Media Contact: </w:t>
      </w:r>
      <w:r w:rsidR="7C236C2F" w:rsidRPr="7C236C2F">
        <w:rPr>
          <w:rFonts w:ascii="Arial" w:hAnsi="Arial" w:cs="Arial"/>
          <w:b/>
          <w:bCs/>
          <w:sz w:val="20"/>
          <w:szCs w:val="20"/>
          <w:highlight w:val="green"/>
        </w:rPr>
        <w:t>[NAME], [PHONE]</w:t>
      </w:r>
      <w:r w:rsidR="7C236C2F" w:rsidRPr="7C236C2F">
        <w:rPr>
          <w:rFonts w:ascii="Arial" w:hAnsi="Arial" w:cs="Arial"/>
          <w:b/>
          <w:bCs/>
          <w:sz w:val="20"/>
          <w:szCs w:val="20"/>
        </w:rPr>
        <w:t xml:space="preserve">, </w:t>
      </w:r>
      <w:r w:rsidR="7C236C2F" w:rsidRPr="7C236C2F">
        <w:rPr>
          <w:rFonts w:ascii="Arial" w:hAnsi="Arial" w:cs="Arial"/>
          <w:b/>
          <w:bCs/>
          <w:sz w:val="20"/>
          <w:szCs w:val="20"/>
          <w:highlight w:val="green"/>
        </w:rPr>
        <w:t>[EMAIL]</w:t>
      </w:r>
    </w:p>
    <w:p w14:paraId="4A162931" w14:textId="77777777" w:rsidR="00220586" w:rsidRPr="002331B8" w:rsidRDefault="00220586" w:rsidP="00220586">
      <w:pPr>
        <w:autoSpaceDE w:val="0"/>
        <w:autoSpaceDN w:val="0"/>
        <w:adjustRightInd w:val="0"/>
        <w:spacing w:after="0" w:line="240" w:lineRule="auto"/>
        <w:ind w:right="-720"/>
        <w:rPr>
          <w:rFonts w:ascii="Arial" w:hAnsi="Arial" w:cs="Arial"/>
          <w:b/>
          <w:bCs/>
          <w:sz w:val="20"/>
          <w:szCs w:val="20"/>
        </w:rPr>
      </w:pPr>
    </w:p>
    <w:p w14:paraId="65BC48BA" w14:textId="1CEA650F" w:rsidR="00220586" w:rsidRDefault="7C236C2F" w:rsidP="00220586">
      <w:pPr>
        <w:autoSpaceDE w:val="0"/>
        <w:autoSpaceDN w:val="0"/>
        <w:adjustRightInd w:val="0"/>
        <w:spacing w:after="0" w:line="240" w:lineRule="auto"/>
        <w:ind w:right="-720"/>
        <w:jc w:val="center"/>
        <w:rPr>
          <w:rFonts w:ascii="Arial" w:hAnsi="Arial" w:cs="Arial"/>
          <w:b/>
          <w:bCs/>
          <w:sz w:val="28"/>
          <w:szCs w:val="28"/>
        </w:rPr>
      </w:pPr>
      <w:r w:rsidRPr="7C236C2F">
        <w:rPr>
          <w:rFonts w:ascii="Arial" w:hAnsi="Arial" w:cs="Arial"/>
          <w:b/>
          <w:bCs/>
          <w:sz w:val="28"/>
          <w:szCs w:val="28"/>
          <w:highlight w:val="green"/>
        </w:rPr>
        <w:t>[Organization Name]</w:t>
      </w:r>
      <w:r w:rsidRPr="7C236C2F">
        <w:rPr>
          <w:rFonts w:ascii="Arial" w:hAnsi="Arial" w:cs="Arial"/>
          <w:b/>
          <w:bCs/>
          <w:sz w:val="28"/>
          <w:szCs w:val="28"/>
        </w:rPr>
        <w:t xml:space="preserve"> Receives </w:t>
      </w:r>
      <w:r w:rsidRPr="7C236C2F">
        <w:rPr>
          <w:rFonts w:ascii="Arial" w:hAnsi="Arial" w:cs="Arial"/>
          <w:b/>
          <w:bCs/>
          <w:sz w:val="28"/>
          <w:szCs w:val="28"/>
          <w:highlight w:val="green"/>
        </w:rPr>
        <w:t>[AMOUNT]</w:t>
      </w:r>
      <w:r w:rsidRPr="7C236C2F">
        <w:rPr>
          <w:rFonts w:ascii="Arial" w:hAnsi="Arial" w:cs="Arial"/>
          <w:b/>
          <w:bCs/>
          <w:sz w:val="28"/>
          <w:szCs w:val="28"/>
        </w:rPr>
        <w:t xml:space="preserve"> Grant from the ASPCA to Support </w:t>
      </w:r>
      <w:r w:rsidRPr="7C236C2F">
        <w:rPr>
          <w:rFonts w:ascii="Arial" w:hAnsi="Arial" w:cs="Arial"/>
          <w:b/>
          <w:bCs/>
          <w:sz w:val="28"/>
          <w:szCs w:val="28"/>
          <w:highlight w:val="green"/>
        </w:rPr>
        <w:t>[INITIATIVE/PROGRAM]</w:t>
      </w:r>
    </w:p>
    <w:p w14:paraId="033EFCC3" w14:textId="5343A8F2" w:rsidR="00220586" w:rsidRPr="002331B8" w:rsidRDefault="00220586" w:rsidP="00220586">
      <w:pPr>
        <w:autoSpaceDE w:val="0"/>
        <w:autoSpaceDN w:val="0"/>
        <w:adjustRightInd w:val="0"/>
        <w:spacing w:after="0" w:line="240" w:lineRule="auto"/>
        <w:ind w:right="-720"/>
        <w:jc w:val="center"/>
        <w:rPr>
          <w:rFonts w:ascii="Arial" w:hAnsi="Arial" w:cs="Arial"/>
          <w:i/>
          <w:iCs/>
          <w:sz w:val="24"/>
          <w:szCs w:val="24"/>
        </w:rPr>
      </w:pPr>
      <w:r>
        <w:rPr>
          <w:rFonts w:ascii="Arial" w:hAnsi="Arial" w:cs="Arial"/>
          <w:i/>
          <w:iCs/>
          <w:sz w:val="24"/>
          <w:szCs w:val="24"/>
        </w:rPr>
        <w:t xml:space="preserve">Funding will assist with expenses related to </w:t>
      </w:r>
      <w:r w:rsidRPr="00220586">
        <w:rPr>
          <w:rFonts w:ascii="Arial" w:hAnsi="Arial" w:cs="Arial"/>
          <w:i/>
          <w:iCs/>
          <w:sz w:val="24"/>
          <w:szCs w:val="24"/>
          <w:highlight w:val="green"/>
        </w:rPr>
        <w:t>[INITIATIVE/PROGRAM AREA]</w:t>
      </w:r>
    </w:p>
    <w:p w14:paraId="22737B9D" w14:textId="77777777" w:rsidR="00220586" w:rsidRPr="002331B8" w:rsidRDefault="00220586" w:rsidP="00220586">
      <w:pPr>
        <w:autoSpaceDE w:val="0"/>
        <w:autoSpaceDN w:val="0"/>
        <w:adjustRightInd w:val="0"/>
        <w:spacing w:after="0" w:line="240" w:lineRule="auto"/>
        <w:ind w:right="-720"/>
        <w:jc w:val="center"/>
        <w:rPr>
          <w:rFonts w:ascii="Arial" w:hAnsi="Arial" w:cs="Arial"/>
          <w:b/>
          <w:bCs/>
          <w:sz w:val="28"/>
          <w:szCs w:val="28"/>
        </w:rPr>
      </w:pPr>
    </w:p>
    <w:p w14:paraId="435A0769" w14:textId="7F0E8004" w:rsidR="00220586" w:rsidRDefault="00220586" w:rsidP="00220586">
      <w:pPr>
        <w:rPr>
          <w:rFonts w:ascii="Arial" w:hAnsi="Arial" w:cs="Arial"/>
          <w:sz w:val="20"/>
          <w:szCs w:val="20"/>
        </w:rPr>
      </w:pPr>
      <w:r w:rsidRPr="006F5A19">
        <w:rPr>
          <w:rFonts w:ascii="Arial" w:hAnsi="Arial" w:cs="Arial"/>
          <w:sz w:val="20"/>
          <w:szCs w:val="20"/>
          <w:highlight w:val="green"/>
        </w:rPr>
        <w:t>[CITY NAME]</w:t>
      </w:r>
      <w:r w:rsidRPr="0024416F">
        <w:rPr>
          <w:rFonts w:ascii="Arial" w:hAnsi="Arial" w:cs="Arial"/>
          <w:sz w:val="20"/>
          <w:szCs w:val="20"/>
        </w:rPr>
        <w:t xml:space="preserve">, </w:t>
      </w:r>
      <w:r w:rsidRPr="006F5A19">
        <w:rPr>
          <w:rFonts w:ascii="Arial" w:hAnsi="Arial" w:cs="Arial"/>
          <w:sz w:val="20"/>
          <w:szCs w:val="20"/>
          <w:highlight w:val="green"/>
        </w:rPr>
        <w:t>[STATE]</w:t>
      </w:r>
      <w:proofErr w:type="gramStart"/>
      <w:r w:rsidRPr="0024416F">
        <w:rPr>
          <w:rFonts w:ascii="Arial" w:hAnsi="Arial" w:cs="Arial"/>
          <w:sz w:val="20"/>
          <w:szCs w:val="20"/>
        </w:rPr>
        <w:t>—</w:t>
      </w:r>
      <w:r w:rsidRPr="006F5A19">
        <w:rPr>
          <w:rFonts w:ascii="Arial" w:hAnsi="Arial" w:cs="Arial"/>
          <w:sz w:val="20"/>
          <w:szCs w:val="20"/>
          <w:highlight w:val="green"/>
        </w:rPr>
        <w:t>[</w:t>
      </w:r>
      <w:proofErr w:type="gramEnd"/>
      <w:r w:rsidRPr="006F5A19">
        <w:rPr>
          <w:rFonts w:ascii="Arial" w:hAnsi="Arial" w:cs="Arial"/>
          <w:sz w:val="20"/>
          <w:szCs w:val="20"/>
          <w:highlight w:val="green"/>
        </w:rPr>
        <w:t>ORGANIZATION NAME]</w:t>
      </w:r>
      <w:r w:rsidRPr="0024416F">
        <w:rPr>
          <w:rFonts w:ascii="Arial" w:hAnsi="Arial" w:cs="Arial"/>
          <w:sz w:val="20"/>
          <w:szCs w:val="20"/>
        </w:rPr>
        <w:t xml:space="preserve"> has been awarded a </w:t>
      </w:r>
      <w:r w:rsidRPr="006F5A19">
        <w:rPr>
          <w:rFonts w:ascii="Arial" w:hAnsi="Arial" w:cs="Arial"/>
          <w:sz w:val="20"/>
          <w:szCs w:val="20"/>
          <w:highlight w:val="green"/>
        </w:rPr>
        <w:t>[AMOUNT]</w:t>
      </w:r>
      <w:r w:rsidRPr="006C09C1">
        <w:rPr>
          <w:rFonts w:ascii="Arial" w:hAnsi="Arial" w:cs="Arial"/>
          <w:sz w:val="20"/>
          <w:szCs w:val="20"/>
        </w:rPr>
        <w:t xml:space="preserve"> grant from the ASPCA</w:t>
      </w:r>
      <w:proofErr w:type="gramStart"/>
      <w:r w:rsidRPr="006C09C1">
        <w:rPr>
          <w:rFonts w:ascii="Arial" w:hAnsi="Arial" w:cs="Arial"/>
          <w:sz w:val="20"/>
          <w:szCs w:val="20"/>
        </w:rPr>
        <w:t>®  (</w:t>
      </w:r>
      <w:proofErr w:type="gramEnd"/>
      <w:r w:rsidRPr="006C09C1">
        <w:rPr>
          <w:rFonts w:ascii="Arial" w:hAnsi="Arial" w:cs="Arial"/>
          <w:sz w:val="20"/>
          <w:szCs w:val="20"/>
        </w:rPr>
        <w:t>The American Society for the Prevention of Cruelty to Animals®)</w:t>
      </w:r>
      <w:r>
        <w:rPr>
          <w:rFonts w:ascii="Arial" w:hAnsi="Arial" w:cs="Arial"/>
          <w:sz w:val="20"/>
          <w:szCs w:val="20"/>
        </w:rPr>
        <w:t xml:space="preserve"> to support </w:t>
      </w:r>
      <w:r w:rsidRPr="0039245A">
        <w:rPr>
          <w:rFonts w:ascii="Arial" w:hAnsi="Arial" w:cs="Arial"/>
          <w:sz w:val="20"/>
          <w:szCs w:val="20"/>
          <w:highlight w:val="green"/>
        </w:rPr>
        <w:t>[EXPLAIN PROGRAM OR INITIATIVE IMPACTED BY GRANT],</w:t>
      </w:r>
      <w:r>
        <w:rPr>
          <w:rFonts w:ascii="Arial" w:hAnsi="Arial" w:cs="Arial"/>
          <w:sz w:val="20"/>
          <w:szCs w:val="20"/>
        </w:rPr>
        <w:t xml:space="preserve"> including expenses associated with </w:t>
      </w:r>
      <w:r w:rsidRPr="0039245A">
        <w:rPr>
          <w:rFonts w:ascii="Arial" w:hAnsi="Arial" w:cs="Arial"/>
          <w:sz w:val="20"/>
          <w:szCs w:val="20"/>
          <w:highlight w:val="green"/>
        </w:rPr>
        <w:t>[</w:t>
      </w:r>
      <w:r w:rsidR="0039245A" w:rsidRPr="0039245A">
        <w:rPr>
          <w:rFonts w:ascii="Arial" w:hAnsi="Arial" w:cs="Arial"/>
          <w:sz w:val="20"/>
          <w:szCs w:val="20"/>
          <w:highlight w:val="green"/>
        </w:rPr>
        <w:t>PROGRAM</w:t>
      </w:r>
      <w:r w:rsidR="0083434B">
        <w:rPr>
          <w:rFonts w:ascii="Arial" w:hAnsi="Arial" w:cs="Arial"/>
          <w:sz w:val="20"/>
          <w:szCs w:val="20"/>
          <w:highlight w:val="green"/>
        </w:rPr>
        <w:t xml:space="preserve"> DETAILS</w:t>
      </w:r>
      <w:r w:rsidR="0039245A" w:rsidRPr="0039245A">
        <w:rPr>
          <w:rFonts w:ascii="Arial" w:hAnsi="Arial" w:cs="Arial"/>
          <w:sz w:val="20"/>
          <w:szCs w:val="20"/>
          <w:highlight w:val="green"/>
        </w:rPr>
        <w:t>]</w:t>
      </w:r>
      <w:r w:rsidRPr="0039245A">
        <w:rPr>
          <w:rFonts w:ascii="Arial" w:hAnsi="Arial" w:cs="Arial"/>
          <w:sz w:val="20"/>
          <w:szCs w:val="20"/>
          <w:highlight w:val="green"/>
        </w:rPr>
        <w:t>.</w:t>
      </w:r>
      <w:r>
        <w:rPr>
          <w:rFonts w:ascii="Arial" w:hAnsi="Arial" w:cs="Arial"/>
          <w:sz w:val="20"/>
          <w:szCs w:val="20"/>
        </w:rPr>
        <w:t xml:space="preserve"> </w:t>
      </w:r>
      <w:r w:rsidRPr="00750C02">
        <w:rPr>
          <w:rFonts w:ascii="Arial" w:hAnsi="Arial" w:cs="Arial"/>
          <w:sz w:val="20"/>
          <w:szCs w:val="20"/>
        </w:rPr>
        <w:t xml:space="preserve">The grant will help </w:t>
      </w:r>
      <w:r w:rsidRPr="006F5A19">
        <w:rPr>
          <w:rFonts w:ascii="Arial" w:hAnsi="Arial" w:cs="Arial"/>
          <w:sz w:val="20"/>
          <w:szCs w:val="20"/>
          <w:highlight w:val="green"/>
        </w:rPr>
        <w:t>[ORGANIZATION NAME]</w:t>
      </w:r>
      <w:r w:rsidRPr="00766058">
        <w:rPr>
          <w:rFonts w:ascii="Arial" w:hAnsi="Arial" w:cs="Arial"/>
          <w:sz w:val="20"/>
          <w:szCs w:val="20"/>
        </w:rPr>
        <w:t xml:space="preserve"> fund essential lifesaving services such as </w:t>
      </w:r>
      <w:r w:rsidRPr="002B7CFC">
        <w:rPr>
          <w:rFonts w:ascii="Arial" w:hAnsi="Arial" w:cs="Arial"/>
          <w:sz w:val="20"/>
          <w:szCs w:val="20"/>
          <w:highlight w:val="green"/>
        </w:rPr>
        <w:t>[</w:t>
      </w:r>
      <w:r w:rsidRPr="002B7CFC">
        <w:rPr>
          <w:rFonts w:ascii="Arial" w:hAnsi="Arial" w:cs="Arial"/>
          <w:b/>
          <w:bCs/>
          <w:sz w:val="20"/>
          <w:szCs w:val="20"/>
          <w:highlight w:val="green"/>
        </w:rPr>
        <w:t>EXAMPLES INCLUDE:</w:t>
      </w:r>
      <w:r w:rsidRPr="002B7CFC">
        <w:rPr>
          <w:rFonts w:ascii="Arial" w:hAnsi="Arial" w:cs="Arial"/>
          <w:sz w:val="20"/>
          <w:szCs w:val="20"/>
          <w:highlight w:val="green"/>
        </w:rPr>
        <w:t xml:space="preserve"> </w:t>
      </w:r>
      <w:r w:rsidR="0039245A">
        <w:rPr>
          <w:rFonts w:ascii="Arial" w:hAnsi="Arial" w:cs="Arial"/>
          <w:sz w:val="20"/>
          <w:szCs w:val="20"/>
          <w:highlight w:val="green"/>
        </w:rPr>
        <w:t xml:space="preserve">ADOPTIONS AND FOSTERING PROGRAMS, VETERINARY CARE, </w:t>
      </w:r>
      <w:r w:rsidRPr="002B7CFC">
        <w:rPr>
          <w:rFonts w:ascii="Arial" w:hAnsi="Arial" w:cs="Arial"/>
          <w:sz w:val="20"/>
          <w:szCs w:val="20"/>
          <w:highlight w:val="green"/>
        </w:rPr>
        <w:t>CAPACITY BUILDING, TRANSPOR</w:t>
      </w:r>
      <w:r w:rsidR="00521038">
        <w:rPr>
          <w:rFonts w:ascii="Arial" w:hAnsi="Arial" w:cs="Arial"/>
          <w:sz w:val="20"/>
          <w:szCs w:val="20"/>
          <w:highlight w:val="green"/>
        </w:rPr>
        <w:t>TA</w:t>
      </w:r>
      <w:r w:rsidRPr="002B7CFC">
        <w:rPr>
          <w:rFonts w:ascii="Arial" w:hAnsi="Arial" w:cs="Arial"/>
          <w:sz w:val="20"/>
          <w:szCs w:val="20"/>
          <w:highlight w:val="green"/>
        </w:rPr>
        <w:t>T</w:t>
      </w:r>
      <w:r w:rsidR="0039245A">
        <w:rPr>
          <w:rFonts w:ascii="Arial" w:hAnsi="Arial" w:cs="Arial"/>
          <w:sz w:val="20"/>
          <w:szCs w:val="20"/>
          <w:highlight w:val="green"/>
        </w:rPr>
        <w:t>ION</w:t>
      </w:r>
      <w:r w:rsidRPr="002B7CFC">
        <w:rPr>
          <w:rFonts w:ascii="Arial" w:hAnsi="Arial" w:cs="Arial"/>
          <w:sz w:val="20"/>
          <w:szCs w:val="20"/>
          <w:highlight w:val="green"/>
        </w:rPr>
        <w:t xml:space="preserve"> EFFORTS, PET </w:t>
      </w:r>
      <w:r w:rsidR="0083434B">
        <w:rPr>
          <w:rFonts w:ascii="Arial" w:hAnsi="Arial" w:cs="Arial"/>
          <w:sz w:val="20"/>
          <w:szCs w:val="20"/>
          <w:highlight w:val="green"/>
        </w:rPr>
        <w:t xml:space="preserve">OWNER ASSISTANCE </w:t>
      </w:r>
      <w:r w:rsidRPr="002B7CFC">
        <w:rPr>
          <w:rFonts w:ascii="Arial" w:hAnsi="Arial" w:cs="Arial"/>
          <w:sz w:val="20"/>
          <w:szCs w:val="20"/>
          <w:highlight w:val="green"/>
        </w:rPr>
        <w:t>EFFORTS]</w:t>
      </w:r>
      <w:r w:rsidRPr="00766058">
        <w:rPr>
          <w:rFonts w:ascii="Arial" w:hAnsi="Arial" w:cs="Arial"/>
          <w:sz w:val="20"/>
          <w:szCs w:val="20"/>
        </w:rPr>
        <w:t xml:space="preserve">, which are crucial </w:t>
      </w:r>
      <w:r>
        <w:rPr>
          <w:rFonts w:ascii="Arial" w:hAnsi="Arial" w:cs="Arial"/>
          <w:sz w:val="20"/>
          <w:szCs w:val="20"/>
        </w:rPr>
        <w:t xml:space="preserve">resources </w:t>
      </w:r>
      <w:r w:rsidR="0039245A">
        <w:rPr>
          <w:rFonts w:ascii="Arial" w:hAnsi="Arial" w:cs="Arial"/>
          <w:sz w:val="20"/>
          <w:szCs w:val="20"/>
        </w:rPr>
        <w:t xml:space="preserve">to </w:t>
      </w:r>
      <w:r w:rsidR="0039245A" w:rsidRPr="0039245A">
        <w:rPr>
          <w:rFonts w:ascii="Arial" w:hAnsi="Arial" w:cs="Arial"/>
          <w:sz w:val="20"/>
          <w:szCs w:val="20"/>
          <w:highlight w:val="green"/>
        </w:rPr>
        <w:t xml:space="preserve">[ORGANIZATION NAME’S </w:t>
      </w:r>
      <w:r w:rsidR="0083434B" w:rsidRPr="0083434B">
        <w:rPr>
          <w:rFonts w:ascii="Arial" w:hAnsi="Arial" w:cs="Arial"/>
          <w:sz w:val="20"/>
          <w:szCs w:val="20"/>
          <w:highlight w:val="green"/>
        </w:rPr>
        <w:t>OPERATIONS]</w:t>
      </w:r>
      <w:r w:rsidRPr="0083434B">
        <w:rPr>
          <w:rFonts w:ascii="Arial" w:hAnsi="Arial" w:cs="Arial"/>
          <w:sz w:val="20"/>
          <w:szCs w:val="20"/>
          <w:highlight w:val="green"/>
        </w:rPr>
        <w:t>.</w:t>
      </w:r>
      <w:r w:rsidRPr="00766058">
        <w:rPr>
          <w:rFonts w:ascii="Arial" w:hAnsi="Arial" w:cs="Arial"/>
          <w:sz w:val="20"/>
          <w:szCs w:val="20"/>
        </w:rPr>
        <w:t xml:space="preserve"> </w:t>
      </w:r>
      <w:r>
        <w:rPr>
          <w:rFonts w:ascii="Arial" w:hAnsi="Arial" w:cs="Arial"/>
          <w:sz w:val="20"/>
          <w:szCs w:val="20"/>
        </w:rPr>
        <w:t xml:space="preserve"> </w:t>
      </w:r>
    </w:p>
    <w:p w14:paraId="2229D398" w14:textId="6305CA35" w:rsidR="0039245A" w:rsidRPr="005E3CED" w:rsidRDefault="00220586" w:rsidP="00220586">
      <w:pPr>
        <w:rPr>
          <w:rFonts w:ascii="Arial" w:hAnsi="Arial" w:cs="Arial"/>
          <w:i/>
          <w:iCs/>
          <w:color w:val="FF0000"/>
          <w:sz w:val="20"/>
          <w:szCs w:val="20"/>
        </w:rPr>
      </w:pPr>
      <w:r w:rsidRPr="006C09C1">
        <w:rPr>
          <w:rFonts w:ascii="Arial" w:hAnsi="Arial" w:cs="Arial"/>
          <w:sz w:val="20"/>
          <w:szCs w:val="20"/>
        </w:rPr>
        <w:t>“</w:t>
      </w:r>
      <w:r w:rsidRPr="002B7CFC">
        <w:rPr>
          <w:rFonts w:ascii="Arial" w:hAnsi="Arial" w:cs="Arial"/>
          <w:sz w:val="20"/>
          <w:szCs w:val="20"/>
          <w:highlight w:val="green"/>
        </w:rPr>
        <w:t>[</w:t>
      </w:r>
      <w:r>
        <w:rPr>
          <w:rFonts w:ascii="Arial" w:hAnsi="Arial" w:cs="Arial"/>
          <w:sz w:val="20"/>
          <w:szCs w:val="20"/>
          <w:highlight w:val="green"/>
        </w:rPr>
        <w:t xml:space="preserve">INSERT QUOTE OPENING, SUCH AS A COMPELLING STATEMENT </w:t>
      </w:r>
      <w:r w:rsidR="0039245A" w:rsidRPr="0039245A">
        <w:rPr>
          <w:rFonts w:ascii="Arial" w:hAnsi="Arial" w:cs="Arial"/>
          <w:sz w:val="20"/>
          <w:szCs w:val="20"/>
          <w:highlight w:val="green"/>
        </w:rPr>
        <w:t xml:space="preserve">ADDRESSING THE NEED </w:t>
      </w:r>
      <w:r w:rsidR="0039245A">
        <w:rPr>
          <w:rFonts w:ascii="Arial" w:hAnsi="Arial" w:cs="Arial"/>
          <w:sz w:val="20"/>
          <w:szCs w:val="20"/>
          <w:highlight w:val="green"/>
        </w:rPr>
        <w:t xml:space="preserve">FOR FUNDING </w:t>
      </w:r>
      <w:r w:rsidR="0039245A" w:rsidRPr="0039245A">
        <w:rPr>
          <w:rFonts w:ascii="Arial" w:hAnsi="Arial" w:cs="Arial"/>
          <w:sz w:val="20"/>
          <w:szCs w:val="20"/>
          <w:highlight w:val="green"/>
        </w:rPr>
        <w:t>AND</w:t>
      </w:r>
      <w:r w:rsidR="0039245A">
        <w:rPr>
          <w:rFonts w:ascii="Arial" w:hAnsi="Arial" w:cs="Arial"/>
          <w:sz w:val="20"/>
          <w:szCs w:val="20"/>
          <w:highlight w:val="green"/>
        </w:rPr>
        <w:t xml:space="preserve"> SIGNIFICANCE OF THE GRANT</w:t>
      </w:r>
      <w:r w:rsidR="0039245A" w:rsidRPr="0039245A">
        <w:rPr>
          <w:rFonts w:ascii="Arial" w:hAnsi="Arial" w:cs="Arial"/>
          <w:sz w:val="20"/>
          <w:szCs w:val="20"/>
          <w:highlight w:val="green"/>
        </w:rPr>
        <w:t>]</w:t>
      </w:r>
      <w:r w:rsidRPr="0039245A">
        <w:rPr>
          <w:rFonts w:ascii="Arial" w:hAnsi="Arial" w:cs="Arial"/>
          <w:sz w:val="20"/>
          <w:szCs w:val="20"/>
          <w:highlight w:val="green"/>
        </w:rPr>
        <w:t>,”</w:t>
      </w:r>
      <w:r w:rsidRPr="006C09C1">
        <w:rPr>
          <w:rFonts w:ascii="Arial" w:hAnsi="Arial" w:cs="Arial"/>
          <w:sz w:val="20"/>
          <w:szCs w:val="20"/>
        </w:rPr>
        <w:t xml:space="preserve"> said </w:t>
      </w:r>
      <w:r w:rsidRPr="002C3881">
        <w:rPr>
          <w:rFonts w:ascii="Arial" w:hAnsi="Arial" w:cs="Arial"/>
          <w:b/>
          <w:bCs/>
          <w:sz w:val="20"/>
          <w:szCs w:val="20"/>
        </w:rPr>
        <w:t>Spokesperson, Title.</w:t>
      </w:r>
      <w:r w:rsidRPr="006C09C1">
        <w:rPr>
          <w:rFonts w:ascii="Arial" w:hAnsi="Arial" w:cs="Arial"/>
          <w:sz w:val="20"/>
          <w:szCs w:val="20"/>
        </w:rPr>
        <w:t xml:space="preserve"> </w:t>
      </w:r>
      <w:r w:rsidRPr="002B7CFC">
        <w:rPr>
          <w:rFonts w:ascii="Arial" w:hAnsi="Arial" w:cs="Arial"/>
          <w:sz w:val="20"/>
          <w:szCs w:val="20"/>
        </w:rPr>
        <w:t>“</w:t>
      </w:r>
      <w:r w:rsidRPr="002B7CFC">
        <w:rPr>
          <w:rFonts w:ascii="Arial" w:hAnsi="Arial" w:cs="Arial"/>
          <w:sz w:val="20"/>
          <w:szCs w:val="20"/>
          <w:highlight w:val="green"/>
        </w:rPr>
        <w:t>[</w:t>
      </w:r>
      <w:r>
        <w:rPr>
          <w:rFonts w:ascii="Arial" w:hAnsi="Arial" w:cs="Arial"/>
          <w:sz w:val="20"/>
          <w:szCs w:val="20"/>
          <w:highlight w:val="green"/>
        </w:rPr>
        <w:t>INSERT QUOTE CONTINUATION WITH INFORMATION ABOUT HOW FUNDING WILL IMPACT ANIMALS</w:t>
      </w:r>
      <w:r w:rsidR="0039245A" w:rsidRPr="0039245A">
        <w:rPr>
          <w:rFonts w:ascii="Arial" w:hAnsi="Arial" w:cs="Arial"/>
          <w:sz w:val="20"/>
          <w:szCs w:val="20"/>
          <w:highlight w:val="green"/>
        </w:rPr>
        <w:t>]</w:t>
      </w:r>
      <w:r w:rsidRPr="006C09C1">
        <w:rPr>
          <w:rFonts w:ascii="Arial" w:hAnsi="Arial" w:cs="Arial"/>
          <w:sz w:val="20"/>
          <w:szCs w:val="20"/>
        </w:rPr>
        <w:t xml:space="preserve">.”  </w:t>
      </w:r>
      <w:r>
        <w:rPr>
          <w:rFonts w:ascii="Arial" w:hAnsi="Arial" w:cs="Arial"/>
          <w:sz w:val="20"/>
          <w:szCs w:val="20"/>
        </w:rPr>
        <w:br/>
      </w:r>
      <w:r w:rsidR="0039245A" w:rsidRPr="005E3CED">
        <w:rPr>
          <w:rFonts w:ascii="Arial" w:hAnsi="Arial" w:cs="Arial"/>
          <w:i/>
          <w:iCs/>
          <w:color w:val="FF0000"/>
          <w:sz w:val="20"/>
          <w:szCs w:val="20"/>
        </w:rPr>
        <w:t>(Example: “ABC</w:t>
      </w:r>
      <w:r w:rsidR="001F4F57" w:rsidRPr="005E3CED">
        <w:rPr>
          <w:rFonts w:ascii="Arial" w:hAnsi="Arial" w:cs="Arial"/>
          <w:i/>
          <w:iCs/>
          <w:color w:val="FF0000"/>
          <w:sz w:val="20"/>
          <w:szCs w:val="20"/>
        </w:rPr>
        <w:t xml:space="preserve"> Animal Shelter is grateful to receive</w:t>
      </w:r>
      <w:r w:rsidR="0083434B" w:rsidRPr="005E3CED">
        <w:rPr>
          <w:rFonts w:ascii="Arial" w:hAnsi="Arial" w:cs="Arial"/>
          <w:i/>
          <w:iCs/>
          <w:color w:val="FF0000"/>
          <w:sz w:val="20"/>
          <w:szCs w:val="20"/>
        </w:rPr>
        <w:t xml:space="preserve"> a </w:t>
      </w:r>
      <w:r w:rsidR="001F4F57" w:rsidRPr="005E3CED">
        <w:rPr>
          <w:rFonts w:ascii="Arial" w:hAnsi="Arial" w:cs="Arial"/>
          <w:i/>
          <w:iCs/>
          <w:color w:val="FF0000"/>
          <w:sz w:val="20"/>
          <w:szCs w:val="20"/>
        </w:rPr>
        <w:t>$XX grant</w:t>
      </w:r>
      <w:r w:rsidR="0032066E" w:rsidRPr="005E3CED">
        <w:rPr>
          <w:rFonts w:ascii="Arial" w:hAnsi="Arial" w:cs="Arial"/>
          <w:i/>
          <w:iCs/>
          <w:color w:val="FF0000"/>
          <w:sz w:val="20"/>
          <w:szCs w:val="20"/>
        </w:rPr>
        <w:t xml:space="preserve"> from the ASPCA</w:t>
      </w:r>
      <w:r w:rsidR="001F4F57" w:rsidRPr="005E3CED">
        <w:rPr>
          <w:rFonts w:ascii="Arial" w:hAnsi="Arial" w:cs="Arial"/>
          <w:i/>
          <w:iCs/>
          <w:color w:val="FF0000"/>
          <w:sz w:val="20"/>
          <w:szCs w:val="20"/>
        </w:rPr>
        <w:t xml:space="preserve"> to </w:t>
      </w:r>
      <w:r w:rsidR="0032066E" w:rsidRPr="005E3CED">
        <w:rPr>
          <w:rFonts w:ascii="Arial" w:hAnsi="Arial" w:cs="Arial"/>
          <w:i/>
          <w:iCs/>
          <w:color w:val="FF0000"/>
          <w:sz w:val="20"/>
          <w:szCs w:val="20"/>
        </w:rPr>
        <w:t>support</w:t>
      </w:r>
      <w:r w:rsidR="001F4F57" w:rsidRPr="005E3CED">
        <w:rPr>
          <w:rFonts w:ascii="Arial" w:hAnsi="Arial" w:cs="Arial"/>
          <w:i/>
          <w:iCs/>
          <w:color w:val="FF0000"/>
          <w:sz w:val="20"/>
          <w:szCs w:val="20"/>
        </w:rPr>
        <w:t xml:space="preserve"> funding </w:t>
      </w:r>
      <w:r w:rsidR="00521038" w:rsidRPr="005E3CED">
        <w:rPr>
          <w:rFonts w:ascii="Arial" w:hAnsi="Arial" w:cs="Arial"/>
          <w:i/>
          <w:iCs/>
          <w:color w:val="FF0000"/>
          <w:sz w:val="20"/>
          <w:szCs w:val="20"/>
        </w:rPr>
        <w:t>our</w:t>
      </w:r>
      <w:r w:rsidR="001F4F57" w:rsidRPr="005E3CED">
        <w:rPr>
          <w:rFonts w:ascii="Arial" w:hAnsi="Arial" w:cs="Arial"/>
          <w:i/>
          <w:iCs/>
          <w:color w:val="FF0000"/>
          <w:sz w:val="20"/>
          <w:szCs w:val="20"/>
        </w:rPr>
        <w:t xml:space="preserve"> new adoptions room</w:t>
      </w:r>
      <w:r w:rsidR="0032066E" w:rsidRPr="005E3CED">
        <w:rPr>
          <w:rFonts w:ascii="Arial" w:hAnsi="Arial" w:cs="Arial"/>
          <w:i/>
          <w:iCs/>
          <w:color w:val="FF0000"/>
          <w:sz w:val="20"/>
          <w:szCs w:val="20"/>
        </w:rPr>
        <w:t>,</w:t>
      </w:r>
      <w:r w:rsidR="001F4F57" w:rsidRPr="005E3CED">
        <w:rPr>
          <w:rFonts w:ascii="Arial" w:hAnsi="Arial" w:cs="Arial"/>
          <w:i/>
          <w:iCs/>
          <w:color w:val="FF0000"/>
          <w:sz w:val="20"/>
          <w:szCs w:val="20"/>
        </w:rPr>
        <w:t xml:space="preserve"> giving us the capabilities to increase the number of </w:t>
      </w:r>
      <w:r w:rsidR="0032066E" w:rsidRPr="005E3CED">
        <w:rPr>
          <w:rFonts w:ascii="Arial" w:hAnsi="Arial" w:cs="Arial"/>
          <w:i/>
          <w:iCs/>
          <w:color w:val="FF0000"/>
          <w:sz w:val="20"/>
          <w:szCs w:val="20"/>
        </w:rPr>
        <w:t xml:space="preserve">homeless </w:t>
      </w:r>
      <w:r w:rsidR="001F4F57" w:rsidRPr="005E3CED">
        <w:rPr>
          <w:rFonts w:ascii="Arial" w:hAnsi="Arial" w:cs="Arial"/>
          <w:i/>
          <w:iCs/>
          <w:color w:val="FF0000"/>
          <w:sz w:val="20"/>
          <w:szCs w:val="20"/>
        </w:rPr>
        <w:t>animals</w:t>
      </w:r>
      <w:r w:rsidR="0032066E" w:rsidRPr="005E3CED">
        <w:rPr>
          <w:rFonts w:ascii="Arial" w:hAnsi="Arial" w:cs="Arial"/>
          <w:i/>
          <w:iCs/>
          <w:color w:val="FF0000"/>
          <w:sz w:val="20"/>
          <w:szCs w:val="20"/>
        </w:rPr>
        <w:t xml:space="preserve"> we’re able assist</w:t>
      </w:r>
      <w:r w:rsidR="001F4F57" w:rsidRPr="005E3CED">
        <w:rPr>
          <w:rFonts w:ascii="Arial" w:hAnsi="Arial" w:cs="Arial"/>
          <w:i/>
          <w:iCs/>
          <w:color w:val="FF0000"/>
          <w:sz w:val="20"/>
          <w:szCs w:val="20"/>
        </w:rPr>
        <w:t xml:space="preserve">,” </w:t>
      </w:r>
      <w:r w:rsidR="001F4F57" w:rsidRPr="005E3CED">
        <w:rPr>
          <w:rFonts w:ascii="Arial" w:hAnsi="Arial" w:cs="Arial"/>
          <w:b/>
          <w:bCs/>
          <w:i/>
          <w:iCs/>
          <w:color w:val="FF0000"/>
          <w:sz w:val="20"/>
          <w:szCs w:val="20"/>
        </w:rPr>
        <w:t>said Jane Doe, Executive Director of ABC Animal Shelter.</w:t>
      </w:r>
      <w:r w:rsidR="001F4F57" w:rsidRPr="005E3CED">
        <w:rPr>
          <w:rFonts w:ascii="Arial" w:hAnsi="Arial" w:cs="Arial"/>
          <w:i/>
          <w:iCs/>
          <w:color w:val="FF0000"/>
          <w:sz w:val="20"/>
          <w:szCs w:val="20"/>
        </w:rPr>
        <w:t xml:space="preserve"> “These grant funds allow us to expand our efforts in ending pet homelessness and animal suffering in our community.”</w:t>
      </w:r>
    </w:p>
    <w:p w14:paraId="43C11E67" w14:textId="22D2664D" w:rsidR="00220586" w:rsidRPr="005E3CED" w:rsidRDefault="00220586" w:rsidP="00220586">
      <w:pPr>
        <w:rPr>
          <w:rFonts w:ascii="Arial" w:hAnsi="Arial" w:cs="Arial"/>
          <w:b/>
          <w:bCs/>
          <w:sz w:val="20"/>
          <w:szCs w:val="20"/>
        </w:rPr>
      </w:pPr>
      <w:r w:rsidRPr="005E3CED">
        <w:rPr>
          <w:rFonts w:ascii="Arial" w:hAnsi="Arial" w:cs="Arial"/>
          <w:b/>
          <w:bCs/>
          <w:color w:val="FF0000"/>
          <w:sz w:val="20"/>
          <w:szCs w:val="20"/>
          <w:highlight w:val="green"/>
        </w:rPr>
        <w:t>[INSERT QUOTE FROM ASPCA UPON REQUEST</w:t>
      </w:r>
      <w:r w:rsidR="0039245A" w:rsidRPr="005E3CED">
        <w:rPr>
          <w:rFonts w:ascii="Arial" w:hAnsi="Arial" w:cs="Arial"/>
          <w:b/>
          <w:bCs/>
          <w:color w:val="FF0000"/>
          <w:sz w:val="20"/>
          <w:szCs w:val="20"/>
          <w:highlight w:val="green"/>
        </w:rPr>
        <w:t xml:space="preserve"> – PLEASE E-MAIL </w:t>
      </w:r>
      <w:hyperlink r:id="rId12" w:history="1">
        <w:r w:rsidR="0039245A" w:rsidRPr="005E3CED">
          <w:rPr>
            <w:rStyle w:val="Hyperlink"/>
            <w:rFonts w:ascii="Arial" w:hAnsi="Arial" w:cs="Arial"/>
            <w:b/>
            <w:bCs/>
            <w:sz w:val="20"/>
            <w:szCs w:val="20"/>
            <w:highlight w:val="green"/>
          </w:rPr>
          <w:t>PRESS@ASPCA.ORG</w:t>
        </w:r>
      </w:hyperlink>
      <w:r w:rsidR="0039245A" w:rsidRPr="005E3CED">
        <w:rPr>
          <w:rFonts w:ascii="Arial" w:hAnsi="Arial" w:cs="Arial"/>
          <w:b/>
          <w:bCs/>
          <w:color w:val="FF0000"/>
          <w:sz w:val="20"/>
          <w:szCs w:val="20"/>
          <w:highlight w:val="green"/>
        </w:rPr>
        <w:t xml:space="preserve"> FOR APPROVAL</w:t>
      </w:r>
      <w:r w:rsidRPr="005E3CED">
        <w:rPr>
          <w:rFonts w:ascii="Arial" w:hAnsi="Arial" w:cs="Arial"/>
          <w:b/>
          <w:bCs/>
          <w:color w:val="FF0000"/>
          <w:sz w:val="20"/>
          <w:szCs w:val="20"/>
          <w:highlight w:val="green"/>
        </w:rPr>
        <w:t>]</w:t>
      </w:r>
    </w:p>
    <w:p w14:paraId="62B82092" w14:textId="77777777" w:rsidR="00220586" w:rsidRPr="005E3CED" w:rsidRDefault="00220586" w:rsidP="00220586">
      <w:p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INCLUDE PARAGRAPH WITH MORE INFORMATION HERE ABOUT:</w:t>
      </w:r>
    </w:p>
    <w:p w14:paraId="4CC661FF" w14:textId="77777777" w:rsidR="00220586" w:rsidRPr="005E3CED" w:rsidRDefault="00220586" w:rsidP="00220586">
      <w:pPr>
        <w:pStyle w:val="ListParagraph"/>
        <w:numPr>
          <w:ilvl w:val="0"/>
          <w:numId w:val="1"/>
        </w:num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 xml:space="preserve">HOW YOUR ORGANIZATION WILL USE THE GRANT FUNDING </w:t>
      </w:r>
    </w:p>
    <w:p w14:paraId="71AA4F1F" w14:textId="7CE5BBF3" w:rsidR="00220586" w:rsidRPr="005E3CED" w:rsidRDefault="00220586" w:rsidP="00220586">
      <w:pPr>
        <w:pStyle w:val="ListParagraph"/>
        <w:numPr>
          <w:ilvl w:val="0"/>
          <w:numId w:val="1"/>
        </w:num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ANY SPECIFIC INFORMATION ABOUT HOW YOUR ORGANIZATION IS HELPING/HELPED ANIMALS</w:t>
      </w:r>
    </w:p>
    <w:p w14:paraId="2DAA5026" w14:textId="39BFD8D8" w:rsidR="00220586" w:rsidRPr="005E3CED" w:rsidRDefault="00220586" w:rsidP="00220586">
      <w:pPr>
        <w:pStyle w:val="ListParagraph"/>
        <w:numPr>
          <w:ilvl w:val="0"/>
          <w:numId w:val="1"/>
        </w:num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A BRIEF, COMPELLING, EMOTIVE BUT CONCISE ANECDOTE ABOUT A SPECIFIC ANIMAL OR PET OWNER YOUR ORGAN</w:t>
      </w:r>
      <w:r w:rsidR="00521038" w:rsidRPr="005E3CED">
        <w:rPr>
          <w:rFonts w:ascii="Arial" w:hAnsi="Arial" w:cs="Arial"/>
          <w:sz w:val="20"/>
          <w:szCs w:val="20"/>
          <w:highlight w:val="green"/>
        </w:rPr>
        <w:t>I</w:t>
      </w:r>
      <w:r w:rsidRPr="005E3CED">
        <w:rPr>
          <w:rFonts w:ascii="Arial" w:hAnsi="Arial" w:cs="Arial"/>
          <w:sz w:val="20"/>
          <w:szCs w:val="20"/>
          <w:highlight w:val="green"/>
        </w:rPr>
        <w:t xml:space="preserve">ZATION HAS ASSISTED </w:t>
      </w:r>
    </w:p>
    <w:p w14:paraId="79D18D41" w14:textId="77777777" w:rsidR="00220586" w:rsidRPr="005E3CED" w:rsidRDefault="00220586" w:rsidP="00220586">
      <w:pPr>
        <w:autoSpaceDE w:val="0"/>
        <w:autoSpaceDN w:val="0"/>
        <w:adjustRightInd w:val="0"/>
        <w:spacing w:after="0" w:line="240" w:lineRule="auto"/>
        <w:ind w:right="-720"/>
        <w:rPr>
          <w:rFonts w:ascii="Arial" w:hAnsi="Arial" w:cs="Arial"/>
          <w:sz w:val="20"/>
          <w:szCs w:val="20"/>
        </w:rPr>
      </w:pPr>
    </w:p>
    <w:p w14:paraId="7724F371" w14:textId="69A1D299" w:rsidR="00220586" w:rsidRPr="005E3CED" w:rsidRDefault="0AED7E4D" w:rsidP="0AED7E4D">
      <w:pPr>
        <w:pStyle w:val="NormalWeb"/>
        <w:shd w:val="clear" w:color="auto" w:fill="FFFFFF" w:themeFill="background1"/>
        <w:tabs>
          <w:tab w:val="left" w:pos="1080"/>
        </w:tabs>
        <w:spacing w:before="0" w:beforeAutospacing="0" w:after="0" w:afterAutospacing="0"/>
        <w:ind w:right="144"/>
        <w:rPr>
          <w:rFonts w:ascii="Arial" w:hAnsi="Arial" w:cs="Arial"/>
        </w:rPr>
      </w:pPr>
      <w:r w:rsidRPr="005E3CED">
        <w:rPr>
          <w:rFonts w:ascii="Arial" w:hAnsi="Arial" w:cs="Arial"/>
        </w:rPr>
        <w:t xml:space="preserve">For more information about </w:t>
      </w:r>
      <w:r w:rsidRPr="005E3CED">
        <w:rPr>
          <w:rFonts w:ascii="Arial" w:hAnsi="Arial" w:cs="Arial"/>
          <w:highlight w:val="green"/>
        </w:rPr>
        <w:t>[ORGANIZATION NAME]</w:t>
      </w:r>
      <w:r w:rsidRPr="005E3CED">
        <w:rPr>
          <w:rFonts w:ascii="Arial" w:hAnsi="Arial" w:cs="Arial"/>
        </w:rPr>
        <w:t xml:space="preserve">, please visit </w:t>
      </w:r>
      <w:r w:rsidRPr="005E3CED">
        <w:rPr>
          <w:rFonts w:ascii="Arial" w:hAnsi="Arial" w:cs="Arial"/>
          <w:highlight w:val="green"/>
        </w:rPr>
        <w:t>[ORGANIZATION WEB SITE URL]</w:t>
      </w:r>
      <w:r w:rsidRPr="005E3CED">
        <w:rPr>
          <w:rFonts w:ascii="Arial" w:hAnsi="Arial" w:cs="Arial"/>
        </w:rPr>
        <w:t xml:space="preserve">. </w:t>
      </w:r>
    </w:p>
    <w:p w14:paraId="33096CEF" w14:textId="77777777" w:rsidR="00946BC3" w:rsidRPr="005E3CED" w:rsidRDefault="00946BC3" w:rsidP="0AED7E4D">
      <w:pPr>
        <w:pStyle w:val="NormalWeb"/>
        <w:shd w:val="clear" w:color="auto" w:fill="FFFFFF" w:themeFill="background1"/>
        <w:tabs>
          <w:tab w:val="left" w:pos="1080"/>
        </w:tabs>
        <w:spacing w:before="0" w:beforeAutospacing="0" w:after="0" w:afterAutospacing="0"/>
        <w:ind w:right="144"/>
        <w:rPr>
          <w:rFonts w:ascii="Arial" w:hAnsi="Arial" w:cs="Arial"/>
        </w:rPr>
      </w:pPr>
    </w:p>
    <w:p w14:paraId="32106827" w14:textId="6953803A" w:rsidR="1958E5A9" w:rsidRPr="005E3CED" w:rsidRDefault="7CE044A0" w:rsidP="002A6FA1">
      <w:pPr>
        <w:shd w:val="clear" w:color="auto" w:fill="FFFFFF" w:themeFill="background1"/>
        <w:spacing w:after="0"/>
        <w:rPr>
          <w:rFonts w:ascii="Arial" w:hAnsi="Arial" w:cs="Arial"/>
          <w:sz w:val="20"/>
          <w:szCs w:val="20"/>
        </w:rPr>
      </w:pPr>
      <w:r w:rsidRPr="7CE044A0">
        <w:rPr>
          <w:rFonts w:ascii="Arial" w:hAnsi="Arial" w:cs="Arial"/>
          <w:sz w:val="20"/>
          <w:szCs w:val="20"/>
        </w:rPr>
        <w:t>Since 2001, the ASPCA has provided more than $2</w:t>
      </w:r>
      <w:r w:rsidR="00786A8A">
        <w:rPr>
          <w:rFonts w:ascii="Arial" w:hAnsi="Arial" w:cs="Arial"/>
          <w:sz w:val="20"/>
          <w:szCs w:val="20"/>
        </w:rPr>
        <w:t>00</w:t>
      </w:r>
      <w:r w:rsidRPr="7CE044A0">
        <w:rPr>
          <w:rFonts w:ascii="Arial" w:hAnsi="Arial" w:cs="Arial"/>
          <w:sz w:val="20"/>
          <w:szCs w:val="20"/>
        </w:rPr>
        <w:t xml:space="preserve"> million in grant funding to</w:t>
      </w:r>
      <w:r w:rsidR="00786A8A">
        <w:rPr>
          <w:rFonts w:ascii="Arial" w:hAnsi="Arial" w:cs="Arial"/>
          <w:sz w:val="20"/>
          <w:szCs w:val="20"/>
        </w:rPr>
        <w:t xml:space="preserve"> over </w:t>
      </w:r>
      <w:r w:rsidRPr="7CE044A0">
        <w:rPr>
          <w:rFonts w:ascii="Arial" w:hAnsi="Arial" w:cs="Arial"/>
          <w:sz w:val="20"/>
          <w:szCs w:val="20"/>
        </w:rPr>
        <w:t>4,000 organizations and programs nationwide dedicated to helping vulnerable and victimized animals. Grants are just one example of how the ASPCA is helping animals and communities in need, with funds supporting a variety of programs ranging from increasing pet adoptions to helping communities build strong programs to rescue, shelter, transport, and support animals during natural disasters, improving access to veterinary care</w:t>
      </w:r>
      <w:r w:rsidR="00786A8A">
        <w:rPr>
          <w:rFonts w:ascii="Arial" w:hAnsi="Arial" w:cs="Arial"/>
          <w:sz w:val="20"/>
          <w:szCs w:val="20"/>
        </w:rPr>
        <w:t>,</w:t>
      </w:r>
      <w:r w:rsidRPr="7CE044A0">
        <w:rPr>
          <w:rFonts w:ascii="Arial" w:hAnsi="Arial" w:cs="Arial"/>
          <w:sz w:val="20"/>
          <w:szCs w:val="20"/>
        </w:rPr>
        <w:t xml:space="preserve"> and</w:t>
      </w:r>
      <w:r w:rsidR="00786A8A">
        <w:rPr>
          <w:rFonts w:ascii="Arial" w:hAnsi="Arial" w:cs="Arial"/>
          <w:sz w:val="20"/>
          <w:szCs w:val="20"/>
        </w:rPr>
        <w:t xml:space="preserve"> advancing research that either directly or systemically benefits animals</w:t>
      </w:r>
      <w:r w:rsidRPr="7CE044A0">
        <w:rPr>
          <w:rFonts w:ascii="Arial" w:hAnsi="Arial" w:cs="Arial"/>
          <w:sz w:val="20"/>
          <w:szCs w:val="20"/>
        </w:rPr>
        <w:t xml:space="preserve">. For more information about the ASPCA’s grant-making and current initiatives, visit </w:t>
      </w:r>
      <w:hyperlink r:id="rId13">
        <w:r w:rsidRPr="7CE044A0">
          <w:rPr>
            <w:rStyle w:val="Hyperlink"/>
            <w:rFonts w:ascii="Arial" w:hAnsi="Arial" w:cs="Arial"/>
            <w:sz w:val="20"/>
            <w:szCs w:val="20"/>
          </w:rPr>
          <w:t>www.aspcapro.org/grants</w:t>
        </w:r>
      </w:hyperlink>
      <w:r w:rsidRPr="7CE044A0">
        <w:rPr>
          <w:rFonts w:ascii="Arial" w:hAnsi="Arial" w:cs="Arial"/>
          <w:sz w:val="20"/>
          <w:szCs w:val="20"/>
        </w:rPr>
        <w:t>.</w:t>
      </w:r>
    </w:p>
    <w:p w14:paraId="30C90F2B" w14:textId="77777777" w:rsidR="002A6FA1" w:rsidRPr="005E3CED" w:rsidRDefault="002A6FA1" w:rsidP="0AED7E4D">
      <w:pPr>
        <w:shd w:val="clear" w:color="auto" w:fill="FFFFFF" w:themeFill="background1"/>
        <w:spacing w:after="0"/>
        <w:rPr>
          <w:rFonts w:ascii="Arial" w:hAnsi="Arial" w:cs="Arial"/>
          <w:sz w:val="20"/>
          <w:szCs w:val="20"/>
        </w:rPr>
      </w:pPr>
    </w:p>
    <w:p w14:paraId="04A6C6B6" w14:textId="77777777" w:rsidR="00220586" w:rsidRPr="005E3CED" w:rsidRDefault="00220586" w:rsidP="00220586">
      <w:pPr>
        <w:autoSpaceDE w:val="0"/>
        <w:autoSpaceDN w:val="0"/>
        <w:adjustRightInd w:val="0"/>
        <w:spacing w:after="0" w:line="240" w:lineRule="auto"/>
        <w:ind w:right="-720"/>
        <w:rPr>
          <w:rFonts w:ascii="Arial" w:hAnsi="Arial" w:cs="Arial"/>
          <w:b/>
          <w:bCs/>
          <w:sz w:val="20"/>
          <w:szCs w:val="20"/>
        </w:rPr>
      </w:pPr>
      <w:r w:rsidRPr="005E3CED">
        <w:rPr>
          <w:rFonts w:ascii="Arial" w:hAnsi="Arial" w:cs="Arial"/>
          <w:b/>
          <w:bCs/>
          <w:sz w:val="20"/>
          <w:szCs w:val="20"/>
          <w:u w:val="single"/>
        </w:rPr>
        <w:t xml:space="preserve">About </w:t>
      </w:r>
      <w:r w:rsidRPr="005E3CED">
        <w:rPr>
          <w:rFonts w:ascii="Arial" w:hAnsi="Arial" w:cs="Arial"/>
          <w:b/>
          <w:bCs/>
          <w:sz w:val="20"/>
          <w:szCs w:val="20"/>
          <w:highlight w:val="green"/>
          <w:u w:val="single"/>
        </w:rPr>
        <w:t>[Organization]</w:t>
      </w:r>
      <w:r w:rsidRPr="005E3CED">
        <w:rPr>
          <w:rFonts w:ascii="Arial" w:hAnsi="Arial" w:cs="Arial"/>
          <w:b/>
          <w:bCs/>
          <w:sz w:val="20"/>
          <w:szCs w:val="20"/>
          <w:u w:val="single"/>
        </w:rPr>
        <w:t xml:space="preserve"> </w:t>
      </w:r>
    </w:p>
    <w:p w14:paraId="0D21F037" w14:textId="77777777" w:rsidR="00220586" w:rsidRPr="005E3CED" w:rsidRDefault="00220586" w:rsidP="00220586">
      <w:pPr>
        <w:autoSpaceDE w:val="0"/>
        <w:autoSpaceDN w:val="0"/>
        <w:adjustRightInd w:val="0"/>
        <w:spacing w:after="0" w:line="240" w:lineRule="auto"/>
        <w:ind w:right="-720"/>
        <w:rPr>
          <w:rFonts w:ascii="Arial" w:hAnsi="Arial" w:cs="Arial"/>
          <w:sz w:val="20"/>
          <w:szCs w:val="20"/>
        </w:rPr>
      </w:pPr>
      <w:r w:rsidRPr="005E3CED">
        <w:rPr>
          <w:rFonts w:ascii="Arial" w:hAnsi="Arial" w:cs="Arial"/>
          <w:sz w:val="20"/>
          <w:szCs w:val="20"/>
          <w:highlight w:val="green"/>
        </w:rPr>
        <w:t>[Insert history and background of your organization]</w:t>
      </w:r>
      <w:r w:rsidRPr="005E3CED">
        <w:rPr>
          <w:rFonts w:ascii="Arial" w:hAnsi="Arial" w:cs="Arial"/>
          <w:sz w:val="20"/>
          <w:szCs w:val="20"/>
        </w:rPr>
        <w:t>.</w:t>
      </w:r>
    </w:p>
    <w:p w14:paraId="6A091504" w14:textId="77777777" w:rsidR="00220586" w:rsidRPr="002331B8" w:rsidRDefault="00220586" w:rsidP="00220586">
      <w:pPr>
        <w:autoSpaceDE w:val="0"/>
        <w:autoSpaceDN w:val="0"/>
        <w:adjustRightInd w:val="0"/>
        <w:spacing w:after="0" w:line="240" w:lineRule="auto"/>
        <w:ind w:right="-720"/>
        <w:rPr>
          <w:rFonts w:ascii="Arial" w:hAnsi="Arial" w:cs="Arial"/>
          <w:sz w:val="20"/>
          <w:szCs w:val="20"/>
        </w:rPr>
      </w:pPr>
    </w:p>
    <w:p w14:paraId="79782CA4" w14:textId="77777777" w:rsidR="00220586" w:rsidRPr="002331B8" w:rsidRDefault="2913B7D1" w:rsidP="00220586">
      <w:pPr>
        <w:autoSpaceDE w:val="0"/>
        <w:autoSpaceDN w:val="0"/>
        <w:adjustRightInd w:val="0"/>
        <w:spacing w:after="0" w:line="240" w:lineRule="auto"/>
        <w:ind w:right="-720"/>
        <w:jc w:val="center"/>
        <w:rPr>
          <w:rFonts w:ascii="Arial" w:hAnsi="Arial" w:cs="Arial"/>
          <w:sz w:val="20"/>
          <w:szCs w:val="20"/>
        </w:rPr>
      </w:pPr>
      <w:r w:rsidRPr="2913B7D1">
        <w:rPr>
          <w:rFonts w:ascii="Arial" w:hAnsi="Arial" w:cs="Arial"/>
          <w:sz w:val="20"/>
          <w:szCs w:val="20"/>
        </w:rPr>
        <w:lastRenderedPageBreak/>
        <w:t>###</w:t>
      </w:r>
    </w:p>
    <w:p w14:paraId="34676C67" w14:textId="5AC46D71" w:rsidR="00BE78E3" w:rsidRDefault="00BE78E3" w:rsidP="79BC1B28">
      <w:pPr>
        <w:rPr>
          <w:rFonts w:ascii="Calibri" w:eastAsia="Calibri" w:hAnsi="Calibri" w:cs="Calibri"/>
        </w:rPr>
      </w:pPr>
    </w:p>
    <w:sectPr w:rsidR="00BE78E3" w:rsidSect="00220586">
      <w:headerReference w:type="default" r:id="rId14"/>
      <w:pgSz w:w="12240" w:h="15840"/>
      <w:pgMar w:top="1440" w:right="1080" w:bottom="72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Erin Luebkeman" w:date="2025-05-29T12:30:00Z" w:initials="EL">
    <w:p w14:paraId="73210EAE" w14:textId="2AF03185" w:rsidR="002B7D85" w:rsidRDefault="00000000">
      <w:pPr>
        <w:pStyle w:val="CommentText"/>
      </w:pPr>
      <w:r>
        <w:rPr>
          <w:rStyle w:val="CommentReference"/>
        </w:rPr>
        <w:annotationRef/>
      </w:r>
      <w:r w:rsidRPr="7B251E2D">
        <w:t>Add new "made possible" logo - need in black?</w:t>
      </w:r>
    </w:p>
  </w:comment>
  <w:comment w:id="5" w:author="Molly Grodahl" w:date="2025-06-30T12:27:00Z" w:initials="MG">
    <w:p w14:paraId="35DF093A" w14:textId="77777777" w:rsidR="00786A8A" w:rsidRDefault="00786A8A" w:rsidP="00786A8A">
      <w:pPr>
        <w:pStyle w:val="CommentText"/>
      </w:pPr>
      <w:r>
        <w:rPr>
          <w:rStyle w:val="CommentReference"/>
        </w:rPr>
        <w:annotationRef/>
      </w:r>
      <w:r>
        <w:t xml:space="preserve">I think it’s fine in orange.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210EAE" w15:done="0"/>
  <w15:commentEx w15:paraId="35DF093A" w15:paraIdParent="73210E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5D034A" w16cex:dateUtc="2025-05-29T16:30:00Z"/>
  <w16cex:commentExtensible w16cex:durableId="0BAB297B" w16cex:dateUtc="2025-06-30T1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210EAE" w16cid:durableId="285D034A"/>
  <w16cid:commentId w16cid:paraId="35DF093A" w16cid:durableId="0BAB29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79748" w14:textId="77777777" w:rsidR="007F7037" w:rsidRDefault="007F7037" w:rsidP="00220586">
      <w:pPr>
        <w:spacing w:after="0" w:line="240" w:lineRule="auto"/>
      </w:pPr>
      <w:r>
        <w:separator/>
      </w:r>
    </w:p>
  </w:endnote>
  <w:endnote w:type="continuationSeparator" w:id="0">
    <w:p w14:paraId="385515CF" w14:textId="77777777" w:rsidR="007F7037" w:rsidRDefault="007F7037" w:rsidP="0022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75C29" w14:textId="77777777" w:rsidR="007F7037" w:rsidRDefault="007F7037" w:rsidP="00220586">
      <w:pPr>
        <w:spacing w:after="0" w:line="240" w:lineRule="auto"/>
      </w:pPr>
      <w:r>
        <w:separator/>
      </w:r>
    </w:p>
  </w:footnote>
  <w:footnote w:type="continuationSeparator" w:id="0">
    <w:p w14:paraId="299064F5" w14:textId="77777777" w:rsidR="007F7037" w:rsidRDefault="007F7037" w:rsidP="00220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1D59D" w14:textId="77777777" w:rsidR="00220586" w:rsidRPr="009F6757" w:rsidRDefault="00220586" w:rsidP="00220586">
    <w:pPr>
      <w:pStyle w:val="Header"/>
      <w:rPr>
        <w:color w:val="FF0000"/>
      </w:rPr>
    </w:pPr>
    <w:r w:rsidRPr="009F6757">
      <w:rPr>
        <w:color w:val="FF0000"/>
      </w:rPr>
      <w:tab/>
    </w:r>
    <w:r w:rsidRPr="009F6757">
      <w:rPr>
        <w:color w:val="FF0000"/>
      </w:rPr>
      <w:tab/>
      <w:t>PRESS RELEASE TEMPLATE</w:t>
    </w:r>
  </w:p>
  <w:p w14:paraId="7B4BDE81" w14:textId="77777777" w:rsidR="00220586" w:rsidRDefault="002205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D42"/>
    <w:multiLevelType w:val="hybridMultilevel"/>
    <w:tmpl w:val="CC26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72188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lly Grodahl">
    <w15:presenceInfo w15:providerId="AD" w15:userId="S::molly.grodahl@aspca.org::3b7e2f5a-e72b-4145-864c-4f2f709bf3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MDAwMzeyMDA1MrZQ0lEKTi0uzszPAykwrAUAsxzUtSwAAAA="/>
  </w:docVars>
  <w:rsids>
    <w:rsidRoot w:val="00220586"/>
    <w:rsid w:val="00000F46"/>
    <w:rsid w:val="000B64F9"/>
    <w:rsid w:val="0011401E"/>
    <w:rsid w:val="001B4A77"/>
    <w:rsid w:val="001E39A6"/>
    <w:rsid w:val="001F4F57"/>
    <w:rsid w:val="00206FBB"/>
    <w:rsid w:val="00220586"/>
    <w:rsid w:val="002A3EF6"/>
    <w:rsid w:val="002A6FA1"/>
    <w:rsid w:val="002B7D85"/>
    <w:rsid w:val="0032066E"/>
    <w:rsid w:val="0039245A"/>
    <w:rsid w:val="003B3497"/>
    <w:rsid w:val="00464D66"/>
    <w:rsid w:val="00476F89"/>
    <w:rsid w:val="00521038"/>
    <w:rsid w:val="005C55C5"/>
    <w:rsid w:val="005E3CED"/>
    <w:rsid w:val="00626C54"/>
    <w:rsid w:val="006573D8"/>
    <w:rsid w:val="0067292A"/>
    <w:rsid w:val="0067552C"/>
    <w:rsid w:val="006C762A"/>
    <w:rsid w:val="0073668A"/>
    <w:rsid w:val="007836CF"/>
    <w:rsid w:val="00786A8A"/>
    <w:rsid w:val="007C6FCA"/>
    <w:rsid w:val="007E56ED"/>
    <w:rsid w:val="007F7037"/>
    <w:rsid w:val="0082642D"/>
    <w:rsid w:val="0083434B"/>
    <w:rsid w:val="00836EB0"/>
    <w:rsid w:val="00946BC3"/>
    <w:rsid w:val="00980E85"/>
    <w:rsid w:val="00A07579"/>
    <w:rsid w:val="00A66D52"/>
    <w:rsid w:val="00B02870"/>
    <w:rsid w:val="00BE78E3"/>
    <w:rsid w:val="00C3079E"/>
    <w:rsid w:val="00C57AF7"/>
    <w:rsid w:val="00E164FF"/>
    <w:rsid w:val="00EE432B"/>
    <w:rsid w:val="00F54756"/>
    <w:rsid w:val="00F7517C"/>
    <w:rsid w:val="00FF4C62"/>
    <w:rsid w:val="00FF79B0"/>
    <w:rsid w:val="02D65292"/>
    <w:rsid w:val="0A68E579"/>
    <w:rsid w:val="0AED7E4D"/>
    <w:rsid w:val="113E89B9"/>
    <w:rsid w:val="1958E5A9"/>
    <w:rsid w:val="285A6E91"/>
    <w:rsid w:val="2913B7D1"/>
    <w:rsid w:val="4CDD8B4F"/>
    <w:rsid w:val="58E28283"/>
    <w:rsid w:val="5911C347"/>
    <w:rsid w:val="5962A341"/>
    <w:rsid w:val="5DC12A9B"/>
    <w:rsid w:val="68F2127D"/>
    <w:rsid w:val="79BC1B28"/>
    <w:rsid w:val="7C236C2F"/>
    <w:rsid w:val="7CE044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8E159"/>
  <w15:chartTrackingRefBased/>
  <w15:docId w15:val="{AD7E7ED3-7FC2-4274-B5D0-5AB57B65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5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5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586"/>
  </w:style>
  <w:style w:type="paragraph" w:styleId="Footer">
    <w:name w:val="footer"/>
    <w:basedOn w:val="Normal"/>
    <w:link w:val="FooterChar"/>
    <w:uiPriority w:val="99"/>
    <w:unhideWhenUsed/>
    <w:rsid w:val="002205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586"/>
  </w:style>
  <w:style w:type="paragraph" w:styleId="NormalWeb">
    <w:name w:val="Normal (Web)"/>
    <w:basedOn w:val="Normal"/>
    <w:unhideWhenUsed/>
    <w:rsid w:val="00220586"/>
    <w:pPr>
      <w:spacing w:before="100" w:beforeAutospacing="1" w:after="100" w:afterAutospacing="1" w:line="240" w:lineRule="auto"/>
    </w:pPr>
    <w:rPr>
      <w:rFonts w:ascii="Verdana" w:eastAsia="Times New Roman" w:hAnsi="Verdana" w:cs="Arial Unicode MS"/>
      <w:sz w:val="20"/>
      <w:szCs w:val="20"/>
    </w:rPr>
  </w:style>
  <w:style w:type="paragraph" w:styleId="ListParagraph">
    <w:name w:val="List Paragraph"/>
    <w:basedOn w:val="Normal"/>
    <w:uiPriority w:val="34"/>
    <w:qFormat/>
    <w:rsid w:val="00220586"/>
    <w:pPr>
      <w:ind w:left="720"/>
      <w:contextualSpacing/>
    </w:pPr>
  </w:style>
  <w:style w:type="character" w:styleId="Hyperlink">
    <w:name w:val="Hyperlink"/>
    <w:basedOn w:val="DefaultParagraphFont"/>
    <w:uiPriority w:val="99"/>
    <w:unhideWhenUsed/>
    <w:rsid w:val="0039245A"/>
    <w:rPr>
      <w:color w:val="0563C1" w:themeColor="hyperlink"/>
      <w:u w:val="single"/>
    </w:rPr>
  </w:style>
  <w:style w:type="character" w:styleId="UnresolvedMention">
    <w:name w:val="Unresolved Mention"/>
    <w:basedOn w:val="DefaultParagraphFont"/>
    <w:uiPriority w:val="99"/>
    <w:semiHidden/>
    <w:unhideWhenUsed/>
    <w:rsid w:val="0039245A"/>
    <w:rPr>
      <w:color w:val="605E5C"/>
      <w:shd w:val="clear" w:color="auto" w:fill="E1DFDD"/>
    </w:rPr>
  </w:style>
  <w:style w:type="character" w:styleId="CommentReference">
    <w:name w:val="annotation reference"/>
    <w:basedOn w:val="DefaultParagraphFont"/>
    <w:uiPriority w:val="99"/>
    <w:semiHidden/>
    <w:unhideWhenUsed/>
    <w:rsid w:val="0032066E"/>
    <w:rPr>
      <w:sz w:val="16"/>
      <w:szCs w:val="16"/>
    </w:rPr>
  </w:style>
  <w:style w:type="paragraph" w:styleId="CommentText">
    <w:name w:val="annotation text"/>
    <w:basedOn w:val="Normal"/>
    <w:link w:val="CommentTextChar"/>
    <w:uiPriority w:val="99"/>
    <w:unhideWhenUsed/>
    <w:rsid w:val="0032066E"/>
    <w:pPr>
      <w:spacing w:line="240" w:lineRule="auto"/>
    </w:pPr>
    <w:rPr>
      <w:sz w:val="20"/>
      <w:szCs w:val="20"/>
    </w:rPr>
  </w:style>
  <w:style w:type="character" w:customStyle="1" w:styleId="CommentTextChar">
    <w:name w:val="Comment Text Char"/>
    <w:basedOn w:val="DefaultParagraphFont"/>
    <w:link w:val="CommentText"/>
    <w:uiPriority w:val="99"/>
    <w:rsid w:val="0032066E"/>
    <w:rPr>
      <w:sz w:val="20"/>
      <w:szCs w:val="20"/>
    </w:rPr>
  </w:style>
  <w:style w:type="paragraph" w:styleId="CommentSubject">
    <w:name w:val="annotation subject"/>
    <w:basedOn w:val="CommentText"/>
    <w:next w:val="CommentText"/>
    <w:link w:val="CommentSubjectChar"/>
    <w:uiPriority w:val="99"/>
    <w:semiHidden/>
    <w:unhideWhenUsed/>
    <w:rsid w:val="0032066E"/>
    <w:rPr>
      <w:b/>
      <w:bCs/>
    </w:rPr>
  </w:style>
  <w:style w:type="character" w:customStyle="1" w:styleId="CommentSubjectChar">
    <w:name w:val="Comment Subject Char"/>
    <w:basedOn w:val="CommentTextChar"/>
    <w:link w:val="CommentSubject"/>
    <w:uiPriority w:val="99"/>
    <w:semiHidden/>
    <w:rsid w:val="0032066E"/>
    <w:rPr>
      <w:b/>
      <w:bCs/>
      <w:sz w:val="20"/>
      <w:szCs w:val="20"/>
    </w:rPr>
  </w:style>
  <w:style w:type="paragraph" w:styleId="BalloonText">
    <w:name w:val="Balloon Text"/>
    <w:basedOn w:val="Normal"/>
    <w:link w:val="BalloonTextChar"/>
    <w:uiPriority w:val="99"/>
    <w:semiHidden/>
    <w:unhideWhenUsed/>
    <w:rsid w:val="003206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66E"/>
    <w:rPr>
      <w:rFonts w:ascii="Segoe UI" w:hAnsi="Segoe UI" w:cs="Segoe UI"/>
      <w:sz w:val="18"/>
      <w:szCs w:val="18"/>
    </w:rPr>
  </w:style>
  <w:style w:type="paragraph" w:styleId="Revision">
    <w:name w:val="Revision"/>
    <w:hidden/>
    <w:uiPriority w:val="99"/>
    <w:semiHidden/>
    <w:rsid w:val="001E39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www.aspcapro.org/grants"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mailto:PRESS@ASPCA.ORG"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422</Words>
  <Characters>2409</Characters>
  <Application>Microsoft Office Word</Application>
  <DocSecurity>0</DocSecurity>
  <Lines>20</Lines>
  <Paragraphs>5</Paragraphs>
  <ScaleCrop>false</ScaleCrop>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Savee Dalgo</dc:creator>
  <cp:keywords/>
  <dc:description/>
  <cp:lastModifiedBy>Molly Grodahl</cp:lastModifiedBy>
  <cp:revision>9</cp:revision>
  <dcterms:created xsi:type="dcterms:W3CDTF">2023-09-18T17:31:00Z</dcterms:created>
  <dcterms:modified xsi:type="dcterms:W3CDTF">2025-06-30T19:35:00Z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32a61908e4a2f0eee314fb5ff954eff444fbbd5f994421cc751838b1631129e6</vt:lpwstr>
  </property>
</Properties>
</file>